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49" w:rsidRPr="00357AA5" w:rsidRDefault="00890349" w:rsidP="00890349">
      <w:pPr>
        <w:tabs>
          <w:tab w:val="left" w:pos="972"/>
        </w:tabs>
        <w:jc w:val="center"/>
        <w:rPr>
          <w:rFonts w:cstheme="minorHAnsi"/>
          <w:bCs/>
          <w:i/>
          <w:iCs/>
          <w:sz w:val="32"/>
        </w:rPr>
      </w:pPr>
      <w:r w:rsidRPr="00357AA5">
        <w:rPr>
          <w:rFonts w:cstheme="minorHAnsi"/>
          <w:bCs/>
          <w:i/>
          <w:iCs/>
          <w:sz w:val="32"/>
        </w:rPr>
        <w:t>Príloha č. 4 Príručky:</w:t>
      </w:r>
    </w:p>
    <w:p w:rsidR="00890349" w:rsidRPr="000609B7" w:rsidRDefault="00890349" w:rsidP="00890349">
      <w:pPr>
        <w:widowControl w:val="0"/>
        <w:autoSpaceDE w:val="0"/>
        <w:autoSpaceDN w:val="0"/>
        <w:spacing w:after="0" w:line="240" w:lineRule="auto"/>
        <w:jc w:val="center"/>
        <w:rPr>
          <w:rFonts w:eastAsia="Times New Roman" w:cstheme="minorHAnsi"/>
          <w:b/>
          <w:caps/>
          <w:sz w:val="24"/>
          <w:szCs w:val="24"/>
        </w:rPr>
      </w:pPr>
      <w:r w:rsidRPr="000609B7">
        <w:rPr>
          <w:rFonts w:eastAsia="Times New Roman" w:cstheme="minorHAnsi"/>
          <w:b/>
          <w:caps/>
          <w:sz w:val="24"/>
          <w:szCs w:val="24"/>
        </w:rPr>
        <w:t xml:space="preserve">Čestné vyhlásenie </w:t>
      </w:r>
    </w:p>
    <w:p w:rsidR="00890349" w:rsidRPr="000609B7" w:rsidRDefault="00890349" w:rsidP="00890349">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o neprítomnosti konfliktu záujmov</w:t>
      </w:r>
      <w:r w:rsidRPr="000609B7">
        <w:rPr>
          <w:rFonts w:eastAsia="Times New Roman" w:cstheme="minorHAnsi"/>
          <w:sz w:val="24"/>
          <w:szCs w:val="24"/>
        </w:rPr>
        <w:t xml:space="preserve"> </w:t>
      </w:r>
      <w:r w:rsidRPr="000609B7">
        <w:rPr>
          <w:rFonts w:eastAsia="Times New Roman" w:cstheme="minorHAnsi"/>
          <w:b/>
          <w:sz w:val="24"/>
          <w:szCs w:val="24"/>
        </w:rPr>
        <w:t xml:space="preserve">v rámci zákazky predkladanej na </w:t>
      </w:r>
    </w:p>
    <w:p w:rsidR="00890349" w:rsidRPr="000609B7" w:rsidRDefault="00890349" w:rsidP="00890349">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kontrolu vykonávateľovi</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projektu</w:t>
      </w:r>
      <w:r w:rsidRPr="000609B7">
        <w:rPr>
          <w:rFonts w:eastAsia="Times New Roman" w:cstheme="minorHAnsi"/>
          <w:bCs/>
          <w:sz w:val="24"/>
          <w:szCs w:val="24"/>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Číslo projektu</w:t>
      </w:r>
      <w:r w:rsidRPr="000609B7">
        <w:rPr>
          <w:rFonts w:eastAsia="Times New Roman" w:cstheme="minorHAnsi"/>
          <w:bCs/>
          <w:sz w:val="24"/>
          <w:szCs w:val="24"/>
        </w:rPr>
        <w:t>:</w:t>
      </w:r>
      <w:r w:rsidRPr="00357AA5">
        <w:rPr>
          <w:rFonts w:cstheme="minorHAnsi"/>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zákazky</w:t>
      </w:r>
      <w:r w:rsidRPr="000609B7">
        <w:rPr>
          <w:rFonts w:eastAsia="Times New Roman" w:cstheme="minorHAnsi"/>
          <w:bCs/>
          <w:sz w:val="24"/>
          <w:szCs w:val="24"/>
        </w:rPr>
        <w:t>:</w:t>
      </w:r>
      <w:r w:rsidRPr="00357AA5">
        <w:rPr>
          <w:rFonts w:cstheme="minorHAnsi"/>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sz w:val="24"/>
          <w:szCs w:val="24"/>
        </w:rPr>
      </w:pPr>
      <w:r w:rsidRPr="000609B7">
        <w:rPr>
          <w:rFonts w:eastAsia="Times New Roman" w:cstheme="minorHAnsi"/>
          <w:b/>
          <w:bCs/>
          <w:sz w:val="24"/>
          <w:szCs w:val="24"/>
        </w:rPr>
        <w:t xml:space="preserve">Presná identifikácia zákazky :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 xml:space="preserve">Fáza </w:t>
      </w:r>
      <w:r>
        <w:rPr>
          <w:rFonts w:eastAsia="Times New Roman" w:cstheme="minorHAnsi"/>
          <w:b/>
          <w:bCs/>
          <w:sz w:val="24"/>
          <w:szCs w:val="24"/>
        </w:rPr>
        <w:t xml:space="preserve">postupu zadávania </w:t>
      </w:r>
      <w:r w:rsidRPr="000609B7">
        <w:rPr>
          <w:rFonts w:eastAsia="Times New Roman" w:cstheme="minorHAnsi"/>
          <w:b/>
          <w:bCs/>
          <w:sz w:val="24"/>
          <w:szCs w:val="24"/>
        </w:rPr>
        <w:t>zákazky, v rámci ktorej sa vyhlásenie predkladá</w:t>
      </w:r>
      <w:r w:rsidRPr="000609B7">
        <w:rPr>
          <w:rFonts w:eastAsia="Times New Roman" w:cstheme="minorHAnsi"/>
          <w:bCs/>
          <w:sz w:val="24"/>
          <w:szCs w:val="24"/>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sz w:val="24"/>
          <w:szCs w:val="24"/>
        </w:rPr>
      </w:pPr>
    </w:p>
    <w:p w:rsidR="00890349" w:rsidRPr="000C75C2" w:rsidRDefault="00890349" w:rsidP="00890349">
      <w:pPr>
        <w:widowControl w:val="0"/>
        <w:autoSpaceDE w:val="0"/>
        <w:autoSpaceDN w:val="0"/>
        <w:adjustRightInd w:val="0"/>
        <w:spacing w:after="0" w:line="240" w:lineRule="auto"/>
        <w:rPr>
          <w:rFonts w:eastAsia="Times New Roman" w:cstheme="minorHAnsi"/>
        </w:rPr>
      </w:pPr>
      <w:r w:rsidRPr="000C75C2">
        <w:rPr>
          <w:rFonts w:eastAsia="Times New Roman" w:cstheme="minorHAnsi"/>
        </w:rPr>
        <w:t>Ja, dolu podpísaný/á,  ............................</w:t>
      </w:r>
      <w:r w:rsidRPr="000C75C2">
        <w:rPr>
          <w:rFonts w:eastAsia="Times New Roman" w:cstheme="minorHAnsi"/>
          <w:color w:val="000000"/>
        </w:rPr>
        <w:t xml:space="preserve">  (</w:t>
      </w:r>
      <w:r w:rsidRPr="000C75C2">
        <w:rPr>
          <w:rFonts w:eastAsia="Times New Roman" w:cstheme="minorHAnsi"/>
        </w:rPr>
        <w:t>meno a priezvisko, titul</w:t>
      </w:r>
      <w:r w:rsidRPr="000C75C2">
        <w:rPr>
          <w:rFonts w:eastAsia="Times New Roman" w:cstheme="minorHAnsi"/>
          <w:bCs/>
          <w:iCs/>
        </w:rPr>
        <w:t xml:space="preserve">, </w:t>
      </w:r>
      <w:r w:rsidRPr="000C75C2">
        <w:rPr>
          <w:rFonts w:eastAsia="Times New Roman" w:cstheme="minorHAnsi"/>
        </w:rPr>
        <w:t>funkcia/pozícia), ako zainteresovaná osoba, čestne vyhlasujem, že:</w:t>
      </w: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nenastali skutočnosti identifikujúce možný konflikt záujmov v zmysle článku 61</w:t>
      </w:r>
      <w:r w:rsidRPr="000C75C2">
        <w:rPr>
          <w:rFonts w:eastAsia="Times New Roman" w:cstheme="minorHAnsi"/>
          <w:vertAlign w:val="superscript"/>
        </w:rPr>
        <w:footnoteReference w:id="1"/>
      </w:r>
      <w:r w:rsidRPr="000C75C2">
        <w:rPr>
          <w:rFonts w:eastAsia="Times New Roman" w:cstheme="minorHAnsi"/>
        </w:rPr>
        <w:t xml:space="preserve"> nariadenia Európskeho parlamentu a Rady (EÚ, EURATOM) č. 2018/1046  o rozpočtových pravidlách, ktoré sa vzťahujú na všeobecný rozpočet Únie v platnom znení,</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súčasne vyhlasujem, že v predmetnej zákazke nenastali skutočnosti kvalifikované ako konflikt záujmov v</w:t>
      </w:r>
      <w:r w:rsidRPr="000C75C2">
        <w:rPr>
          <w:rFonts w:cstheme="minorHAnsi"/>
        </w:rPr>
        <w:t> P</w:t>
      </w:r>
      <w:r w:rsidRPr="000C75C2">
        <w:rPr>
          <w:rFonts w:eastAsia="Times New Roman" w:cstheme="minorHAnsi"/>
        </w:rPr>
        <w:t>ríručke k procesu verejného obstarávania/obstarávania pre projekty financované z Plánu obnovy a odolnosti v gescii MH SR,</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890349" w:rsidRPr="000C75C2" w:rsidRDefault="00890349" w:rsidP="00890349">
      <w:pPr>
        <w:widowControl w:val="0"/>
        <w:numPr>
          <w:ilvl w:val="0"/>
          <w:numId w:val="5"/>
        </w:numPr>
        <w:autoSpaceDE w:val="0"/>
        <w:autoSpaceDN w:val="0"/>
        <w:spacing w:after="0" w:line="240" w:lineRule="auto"/>
        <w:rPr>
          <w:rFonts w:eastAsia="Times New Roman" w:cstheme="minorHAnsi"/>
        </w:rPr>
      </w:pPr>
      <w:r w:rsidRPr="000C75C2">
        <w:rPr>
          <w:rFonts w:eastAsia="Times New Roman" w:cstheme="minorHAnsi"/>
        </w:rPr>
        <w:t xml:space="preserve">som oboznámený/á so skutočnosťou, že v prípade, ak vykonávateľ alebo iný kontrolný a auditný orgán zistí v predmetnej zákazke konflikt záujmov, uvedené zistenie môže mať vplyv na oprávnenosť výdavkov a následné vylúčenie zákazky z financovania v plnom rozsahu, </w:t>
      </w:r>
    </w:p>
    <w:p w:rsidR="00890349" w:rsidRPr="000C75C2" w:rsidRDefault="00890349" w:rsidP="00890349">
      <w:pPr>
        <w:widowControl w:val="0"/>
        <w:numPr>
          <w:ilvl w:val="0"/>
          <w:numId w:val="5"/>
        </w:numPr>
        <w:autoSpaceDE w:val="0"/>
        <w:autoSpaceDN w:val="0"/>
        <w:spacing w:after="0" w:line="240" w:lineRule="auto"/>
        <w:rPr>
          <w:rFonts w:eastAsia="Times New Roman" w:cstheme="minorHAnsi"/>
        </w:rPr>
      </w:pPr>
      <w:r w:rsidRPr="000C75C2">
        <w:rPr>
          <w:rFonts w:eastAsia="Times New Roman" w:cstheme="minorHAnsi"/>
        </w:rPr>
        <w:lastRenderedPageBreak/>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autoSpaceDE w:val="0"/>
        <w:autoSpaceDN w:val="0"/>
        <w:adjustRightInd w:val="0"/>
        <w:spacing w:after="0" w:line="240" w:lineRule="auto"/>
        <w:ind w:firstLine="360"/>
        <w:rPr>
          <w:rFonts w:eastAsia="Times New Roman" w:cstheme="minorHAnsi"/>
        </w:rPr>
      </w:pPr>
      <w:r w:rsidRPr="000C75C2">
        <w:rPr>
          <w:rFonts w:eastAsia="Times New Roman" w:cstheme="minorHAnsi"/>
        </w:rPr>
        <w:t xml:space="preserve">Miesto a dátum </w:t>
      </w:r>
    </w:p>
    <w:p w:rsidR="00890349" w:rsidRPr="000C75C2" w:rsidRDefault="00890349" w:rsidP="00890349">
      <w:pPr>
        <w:widowControl w:val="0"/>
        <w:autoSpaceDE w:val="0"/>
        <w:autoSpaceDN w:val="0"/>
        <w:spacing w:after="0" w:line="240" w:lineRule="auto"/>
        <w:rPr>
          <w:rFonts w:eastAsia="Times New Roman" w:cstheme="minorHAnsi"/>
        </w:rPr>
      </w:pPr>
    </w:p>
    <w:p w:rsidR="00890349" w:rsidRPr="000C75C2" w:rsidRDefault="00890349" w:rsidP="00890349">
      <w:pPr>
        <w:widowControl w:val="0"/>
        <w:autoSpaceDE w:val="0"/>
        <w:autoSpaceDN w:val="0"/>
        <w:spacing w:after="0" w:line="240" w:lineRule="auto"/>
        <w:rPr>
          <w:rFonts w:eastAsia="Times New Roman" w:cstheme="minorHAnsi"/>
        </w:rPr>
      </w:pPr>
    </w:p>
    <w:p w:rsidR="00890349" w:rsidRPr="000C75C2" w:rsidRDefault="00890349" w:rsidP="00890349">
      <w:pPr>
        <w:widowControl w:val="0"/>
        <w:tabs>
          <w:tab w:val="center" w:pos="6663"/>
        </w:tabs>
        <w:autoSpaceDE w:val="0"/>
        <w:autoSpaceDN w:val="0"/>
        <w:spacing w:after="0" w:line="240" w:lineRule="auto"/>
        <w:rPr>
          <w:rFonts w:eastAsia="Times New Roman" w:cstheme="minorHAnsi"/>
        </w:rPr>
      </w:pPr>
      <w:r w:rsidRPr="000C75C2">
        <w:rPr>
          <w:rFonts w:eastAsia="Times New Roman" w:cstheme="minorHAnsi"/>
        </w:rPr>
        <w:tab/>
      </w:r>
      <w:ins w:id="0" w:author="Kubovcikova Lenka" w:date="2023-03-02T23:05:00Z">
        <w:r w:rsidRPr="000C75C2">
          <w:rPr>
            <w:rFonts w:eastAsia="Times New Roman" w:cstheme="minorHAnsi"/>
          </w:rPr>
          <w:t xml:space="preserve">                   </w:t>
        </w:r>
      </w:ins>
      <w:r w:rsidRPr="000C75C2">
        <w:rPr>
          <w:rFonts w:eastAsia="Times New Roman" w:cstheme="minorHAnsi"/>
        </w:rPr>
        <w:t>...............................................</w:t>
      </w:r>
    </w:p>
    <w:p w:rsidR="00E90177" w:rsidRPr="00890349" w:rsidRDefault="00890349" w:rsidP="00C77D86">
      <w:pPr>
        <w:widowControl w:val="0"/>
        <w:tabs>
          <w:tab w:val="center" w:pos="6663"/>
        </w:tabs>
        <w:autoSpaceDE w:val="0"/>
        <w:autoSpaceDN w:val="0"/>
        <w:spacing w:after="0" w:line="240" w:lineRule="auto"/>
      </w:pPr>
      <w:r w:rsidRPr="000C75C2">
        <w:rPr>
          <w:rFonts w:eastAsia="Times New Roman" w:cstheme="minorHAnsi"/>
        </w:rPr>
        <w:tab/>
      </w:r>
      <w:ins w:id="1" w:author="Kubovcikova Lenka" w:date="2023-03-02T23:05:00Z">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ins>
      <w:r w:rsidRPr="000C75C2">
        <w:rPr>
          <w:rFonts w:eastAsia="Times New Roman" w:cstheme="minorHAnsi"/>
        </w:rPr>
        <w:t>Meno a podpis</w:t>
      </w:r>
      <w:bookmarkStart w:id="2" w:name="_GoBack"/>
      <w:bookmarkEnd w:id="2"/>
    </w:p>
    <w:sectPr w:rsidR="00E90177" w:rsidRPr="00890349" w:rsidSect="00C77D86">
      <w:footerReference w:type="default" r:id="rId7"/>
      <w:headerReference w:type="first" r:id="rId8"/>
      <w:footerReference w:type="firs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E95" w:rsidRDefault="00412E95" w:rsidP="00853C94">
      <w:pPr>
        <w:spacing w:after="0" w:line="240" w:lineRule="auto"/>
      </w:pPr>
      <w:r>
        <w:separator/>
      </w:r>
    </w:p>
  </w:endnote>
  <w:endnote w:type="continuationSeparator" w:id="0">
    <w:p w:rsidR="00412E95" w:rsidRDefault="00412E95" w:rsidP="0085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rsidR="00C77D86">
          <w:rPr>
            <w:noProof/>
          </w:rPr>
          <w:t>1</w:t>
        </w:r>
        <w:r>
          <w:fldChar w:fldCharType="end"/>
        </w:r>
      </w:p>
    </w:sdtContent>
  </w:sdt>
  <w:p w:rsidR="00853C94" w:rsidRDefault="00853C9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t>2</w:t>
        </w:r>
        <w:r>
          <w:fldChar w:fldCharType="end"/>
        </w:r>
      </w:p>
    </w:sdtContent>
  </w:sdt>
  <w:p w:rsidR="00853C94" w:rsidRDefault="00853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E95" w:rsidRDefault="00412E95" w:rsidP="00853C94">
      <w:pPr>
        <w:spacing w:after="0" w:line="240" w:lineRule="auto"/>
      </w:pPr>
      <w:r>
        <w:separator/>
      </w:r>
    </w:p>
  </w:footnote>
  <w:footnote w:type="continuationSeparator" w:id="0">
    <w:p w:rsidR="00412E95" w:rsidRDefault="00412E95" w:rsidP="00853C94">
      <w:pPr>
        <w:spacing w:after="0" w:line="240" w:lineRule="auto"/>
      </w:pPr>
      <w:r>
        <w:continuationSeparator/>
      </w:r>
    </w:p>
  </w:footnote>
  <w:footnote w:id="1">
    <w:p w:rsidR="00890349" w:rsidRPr="000C75C2" w:rsidRDefault="00890349" w:rsidP="00890349">
      <w:pPr>
        <w:rPr>
          <w:rFonts w:cstheme="minorHAnsi"/>
          <w:sz w:val="20"/>
          <w:szCs w:val="20"/>
        </w:rPr>
      </w:pPr>
      <w:r w:rsidRPr="000C75C2">
        <w:rPr>
          <w:rStyle w:val="Odkaznapoznmkupodiarou"/>
          <w:rFonts w:cstheme="minorHAnsi"/>
        </w:rPr>
        <w:footnoteRef/>
      </w:r>
      <w:r w:rsidRPr="000C75C2">
        <w:rPr>
          <w:rFonts w:cstheme="minorHAnsi"/>
          <w:sz w:val="20"/>
          <w:szCs w:val="20"/>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890349" w:rsidRDefault="00890349" w:rsidP="0089034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94" w:rsidRDefault="00853C94">
    <w:pPr>
      <w:pStyle w:val="Hlavika"/>
    </w:pPr>
    <w:r w:rsidRPr="009D7C43">
      <w:rPr>
        <w:noProof/>
        <w:lang w:eastAsia="sk-SK"/>
      </w:rPr>
      <w:drawing>
        <wp:inline distT="0" distB="0" distL="0" distR="0" wp14:anchorId="19A0FC0A" wp14:editId="4FF1C7A6">
          <wp:extent cx="5729487" cy="463550"/>
          <wp:effectExtent l="0" t="0" r="5080" b="0"/>
          <wp:docPr id="2" name="Obrázok 2"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6E9"/>
    <w:multiLevelType w:val="hybridMultilevel"/>
    <w:tmpl w:val="F716921C"/>
    <w:lvl w:ilvl="0" w:tplc="21866706">
      <w:start w:val="1"/>
      <w:numFmt w:val="lowerLetter"/>
      <w:lvlText w:val="%1)"/>
      <w:lvlJc w:val="left"/>
      <w:pPr>
        <w:ind w:left="360" w:hanging="360"/>
      </w:pPr>
      <w:rPr>
        <w:rFonts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E9F6195"/>
    <w:multiLevelType w:val="hybridMultilevel"/>
    <w:tmpl w:val="813EC122"/>
    <w:lvl w:ilvl="0" w:tplc="3DF8CDE6">
      <w:start w:val="7"/>
      <w:numFmt w:val="bullet"/>
      <w:lvlText w:val="-"/>
      <w:lvlJc w:val="left"/>
      <w:pPr>
        <w:ind w:left="723" w:hanging="360"/>
      </w:pPr>
      <w:rPr>
        <w:rFonts w:ascii="Times New Roman" w:eastAsiaTheme="minorHAnsi" w:hAnsi="Times New Roman" w:cs="Times New Roman"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4" w15:restartNumberingAfterBreak="0">
    <w:nsid w:val="50A74A75"/>
    <w:multiLevelType w:val="hybridMultilevel"/>
    <w:tmpl w:val="59C40650"/>
    <w:lvl w:ilvl="0" w:tplc="2FB0D5A0">
      <w:numFmt w:val="bullet"/>
      <w:lvlText w:val="-"/>
      <w:lvlJc w:val="left"/>
      <w:pPr>
        <w:ind w:left="1042" w:hanging="360"/>
      </w:pPr>
      <w:rPr>
        <w:rFonts w:ascii="Calibri" w:eastAsiaTheme="minorHAnsi" w:hAnsi="Calibri" w:cstheme="minorBidi"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5"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3710D86"/>
    <w:multiLevelType w:val="hybridMultilevel"/>
    <w:tmpl w:val="C306761A"/>
    <w:lvl w:ilvl="0" w:tplc="5260B54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74568E5"/>
    <w:multiLevelType w:val="multilevel"/>
    <w:tmpl w:val="AFDE5AA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
  </w:num>
  <w:num w:numId="3">
    <w:abstractNumId w:val="1"/>
  </w:num>
  <w:num w:numId="4">
    <w:abstractNumId w:val="5"/>
  </w:num>
  <w:num w:numId="5">
    <w:abstractNumId w:val="2"/>
  </w:num>
  <w:num w:numId="6">
    <w:abstractNumId w:val="4"/>
  </w:num>
  <w:num w:numId="7">
    <w:abstractNumId w:val="6"/>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bovcikova Lenka">
    <w15:presenceInfo w15:providerId="AD" w15:userId="S-1-5-21-1888568140-785396268-922709458-329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11"/>
    <w:rsid w:val="000F5711"/>
    <w:rsid w:val="000F6CA5"/>
    <w:rsid w:val="00412E95"/>
    <w:rsid w:val="00853C94"/>
    <w:rsid w:val="00890349"/>
    <w:rsid w:val="00991197"/>
    <w:rsid w:val="00C77D86"/>
    <w:rsid w:val="00DA3358"/>
    <w:rsid w:val="00F869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1656E-4047-43F7-A688-B6FDD1AA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C94"/>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
    <w:basedOn w:val="Normlny"/>
    <w:link w:val="OdsekzoznamuChar"/>
    <w:uiPriority w:val="34"/>
    <w:qFormat/>
    <w:rsid w:val="00853C94"/>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53C94"/>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53C94"/>
    <w:rPr>
      <w:rFonts w:eastAsiaTheme="minorEastAsia"/>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3C94"/>
    <w:rPr>
      <w:vertAlign w:val="superscript"/>
    </w:rPr>
  </w:style>
  <w:style w:type="paragraph" w:styleId="Textkomentra">
    <w:name w:val="annotation text"/>
    <w:basedOn w:val="Normlny"/>
    <w:link w:val="TextkomentraChar"/>
    <w:uiPriority w:val="99"/>
    <w:unhideWhenUsed/>
    <w:rsid w:val="00853C94"/>
    <w:pPr>
      <w:spacing w:line="240" w:lineRule="auto"/>
    </w:pPr>
    <w:rPr>
      <w:sz w:val="20"/>
      <w:szCs w:val="20"/>
    </w:rPr>
  </w:style>
  <w:style w:type="character" w:customStyle="1" w:styleId="TextkomentraChar">
    <w:name w:val="Text komentára Char"/>
    <w:basedOn w:val="Predvolenpsmoodseku"/>
    <w:link w:val="Textkomentra"/>
    <w:uiPriority w:val="99"/>
    <w:rsid w:val="00853C94"/>
    <w:rPr>
      <w:rFonts w:eastAsiaTheme="minorEastAsia"/>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rsid w:val="00853C94"/>
    <w:rPr>
      <w:rFonts w:eastAsiaTheme="minorEastAsia"/>
    </w:rPr>
  </w:style>
  <w:style w:type="paragraph" w:styleId="Hlavika">
    <w:name w:val="header"/>
    <w:basedOn w:val="Normlny"/>
    <w:link w:val="HlavikaChar"/>
    <w:uiPriority w:val="99"/>
    <w:unhideWhenUsed/>
    <w:rsid w:val="00853C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3C94"/>
    <w:rPr>
      <w:rFonts w:eastAsiaTheme="minorEastAsia"/>
    </w:rPr>
  </w:style>
  <w:style w:type="paragraph" w:styleId="Pta">
    <w:name w:val="footer"/>
    <w:basedOn w:val="Normlny"/>
    <w:link w:val="PtaChar"/>
    <w:uiPriority w:val="99"/>
    <w:unhideWhenUsed/>
    <w:rsid w:val="00853C94"/>
    <w:pPr>
      <w:tabs>
        <w:tab w:val="center" w:pos="4536"/>
        <w:tab w:val="right" w:pos="9072"/>
      </w:tabs>
      <w:spacing w:after="0" w:line="240" w:lineRule="auto"/>
    </w:pPr>
  </w:style>
  <w:style w:type="character" w:customStyle="1" w:styleId="PtaChar">
    <w:name w:val="Päta Char"/>
    <w:basedOn w:val="Predvolenpsmoodseku"/>
    <w:link w:val="Pta"/>
    <w:uiPriority w:val="99"/>
    <w:rsid w:val="00853C94"/>
    <w:rPr>
      <w:rFonts w:eastAsiaTheme="minorEastAsia"/>
    </w:rPr>
  </w:style>
  <w:style w:type="paragraph" w:customStyle="1" w:styleId="slovannadpisZsnH">
    <w:name w:val="Číslovaný nadpis ZsnH"/>
    <w:basedOn w:val="Pokraovaniezoznamu"/>
    <w:autoRedefine/>
    <w:rsid w:val="00853C94"/>
    <w:pPr>
      <w:tabs>
        <w:tab w:val="left" w:pos="1985"/>
      </w:tabs>
      <w:autoSpaceDE w:val="0"/>
      <w:autoSpaceDN w:val="0"/>
      <w:adjustRightInd w:val="0"/>
      <w:spacing w:before="120" w:line="240" w:lineRule="auto"/>
      <w:ind w:left="360"/>
      <w:contextualSpacing w:val="0"/>
    </w:pPr>
    <w:rPr>
      <w:rFonts w:cstheme="minorHAnsi"/>
      <w:b/>
      <w:bCs/>
      <w:sz w:val="24"/>
      <w:szCs w:val="23"/>
    </w:rPr>
  </w:style>
  <w:style w:type="paragraph" w:customStyle="1" w:styleId="Char2">
    <w:name w:val="Char2"/>
    <w:basedOn w:val="Normlny"/>
    <w:link w:val="Odkaznapoznmkupodiarou"/>
    <w:uiPriority w:val="99"/>
    <w:rsid w:val="00853C94"/>
    <w:pPr>
      <w:spacing w:line="240" w:lineRule="exact"/>
    </w:pPr>
    <w:rPr>
      <w:rFonts w:eastAsiaTheme="minorHAnsi"/>
      <w:vertAlign w:val="superscript"/>
    </w:rPr>
  </w:style>
  <w:style w:type="table" w:styleId="Mriekatabuky">
    <w:name w:val="Table Grid"/>
    <w:basedOn w:val="Normlnatabuka"/>
    <w:uiPriority w:val="59"/>
    <w:rsid w:val="00853C94"/>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aniezoznamu">
    <w:name w:val="List Continue"/>
    <w:basedOn w:val="Normlny"/>
    <w:uiPriority w:val="99"/>
    <w:semiHidden/>
    <w:unhideWhenUsed/>
    <w:rsid w:val="00853C94"/>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2707</Characters>
  <Application>Microsoft Office Word</Application>
  <DocSecurity>0</DocSecurity>
  <Lines>22</Lines>
  <Paragraphs>6</Paragraphs>
  <ScaleCrop>false</ScaleCrop>
  <Company>Ministerstvo hospodárstva Slovenskej republiky</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4</cp:revision>
  <dcterms:created xsi:type="dcterms:W3CDTF">2023-03-07T13:30:00Z</dcterms:created>
  <dcterms:modified xsi:type="dcterms:W3CDTF">2023-03-07T13:40:00Z</dcterms:modified>
</cp:coreProperties>
</file>